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28963" w14:textId="77777777" w:rsidR="001A401C" w:rsidRDefault="00C56F7D" w:rsidP="00C56F7D">
      <w:pPr>
        <w:rPr>
          <w:lang w:val="en-GB"/>
        </w:rPr>
      </w:pPr>
      <w:r w:rsidRPr="00C56F7D">
        <w:rPr>
          <w:lang w:val="en-GB"/>
        </w:rPr>
        <w:t>Jagoda Palider</w:t>
      </w:r>
    </w:p>
    <w:p w14:paraId="5E0D256F" w14:textId="5ADD8417" w:rsidR="00C56F7D" w:rsidRPr="00C56F7D" w:rsidRDefault="00C56F7D" w:rsidP="00C56F7D">
      <w:pPr>
        <w:rPr>
          <w:lang w:val="en-GB"/>
        </w:rPr>
      </w:pPr>
      <w:r w:rsidRPr="00C56F7D">
        <w:rPr>
          <w:lang w:val="en-GB"/>
        </w:rPr>
        <w:t xml:space="preserve">Chief People Officer, </w:t>
      </w:r>
      <w:proofErr w:type="spellStart"/>
      <w:r w:rsidRPr="00C56F7D">
        <w:rPr>
          <w:lang w:val="en-GB"/>
        </w:rPr>
        <w:t>Girteka</w:t>
      </w:r>
      <w:proofErr w:type="spellEnd"/>
      <w:r w:rsidRPr="00C56F7D">
        <w:rPr>
          <w:lang w:val="en-GB"/>
        </w:rPr>
        <w:t xml:space="preserve"> Group</w:t>
      </w:r>
    </w:p>
    <w:p w14:paraId="4C2657E7" w14:textId="29DDB7CD" w:rsidR="00C56F7D" w:rsidRPr="00C56F7D" w:rsidRDefault="00C56F7D" w:rsidP="00C56F7D">
      <w:pPr>
        <w:rPr>
          <w:lang w:val="en-GB"/>
        </w:rPr>
      </w:pPr>
      <w:r w:rsidRPr="00C56F7D">
        <w:rPr>
          <w:lang w:val="en-GB"/>
        </w:rPr>
        <w:t xml:space="preserve">Jagoda Palider is the Chief People Officer at </w:t>
      </w:r>
      <w:proofErr w:type="spellStart"/>
      <w:r w:rsidRPr="00C56F7D">
        <w:rPr>
          <w:lang w:val="en-GB"/>
        </w:rPr>
        <w:t>Girteka</w:t>
      </w:r>
      <w:proofErr w:type="spellEnd"/>
      <w:r w:rsidRPr="00C56F7D">
        <w:rPr>
          <w:lang w:val="en-GB"/>
        </w:rPr>
        <w:t xml:space="preserve"> Group, bringing over 25 years of experience in human resources across various industries, including automotive, FMCG, retail, industrial gases, and construction. </w:t>
      </w:r>
    </w:p>
    <w:p w14:paraId="010A2570" w14:textId="67249776" w:rsidR="00C56F7D" w:rsidRPr="00C56F7D" w:rsidRDefault="00C56F7D" w:rsidP="00C56F7D">
      <w:pPr>
        <w:rPr>
          <w:lang w:val="en-GB"/>
        </w:rPr>
      </w:pPr>
      <w:r w:rsidRPr="00C56F7D">
        <w:rPr>
          <w:lang w:val="en-GB"/>
        </w:rPr>
        <w:t xml:space="preserve">With a strong background in organizational development, leadership, and workforce planning, Jagoda plays a key role in aligning HR with business objectives to drive sustainable growth. </w:t>
      </w:r>
    </w:p>
    <w:p w14:paraId="7D4AE1D8" w14:textId="103A9074" w:rsidR="00C56F7D" w:rsidRPr="00C56F7D" w:rsidRDefault="00C56F7D" w:rsidP="00C56F7D">
      <w:pPr>
        <w:rPr>
          <w:lang w:val="en-GB"/>
        </w:rPr>
      </w:pPr>
      <w:r w:rsidRPr="00C56F7D">
        <w:rPr>
          <w:lang w:val="en-GB"/>
        </w:rPr>
        <w:t>Her international experience, spanning the UK, the US</w:t>
      </w:r>
      <w:ins w:id="0" w:author="Agnieszka Palider-Traczyk" w:date="2025-03-07T12:07:00Z" w16du:dateUtc="2025-03-07T10:07:00Z">
        <w:r w:rsidR="00A100C8">
          <w:rPr>
            <w:lang w:val="en-GB"/>
          </w:rPr>
          <w:t xml:space="preserve"> </w:t>
        </w:r>
      </w:ins>
      <w:del w:id="1" w:author="Agnieszka Palider-Traczyk" w:date="2025-03-07T12:07:00Z" w16du:dateUtc="2025-03-07T10:07:00Z">
        <w:r w:rsidRPr="00C56F7D" w:rsidDel="00A100C8">
          <w:rPr>
            <w:lang w:val="en-GB"/>
          </w:rPr>
          <w:delText xml:space="preserve">, Egypt, </w:delText>
        </w:r>
      </w:del>
      <w:r w:rsidRPr="00C56F7D">
        <w:rPr>
          <w:lang w:val="en-GB"/>
        </w:rPr>
        <w:t xml:space="preserve">and Poland, equips her with a global mindset essential for supporting </w:t>
      </w:r>
      <w:proofErr w:type="spellStart"/>
      <w:r w:rsidRPr="00C56F7D">
        <w:rPr>
          <w:lang w:val="en-GB"/>
        </w:rPr>
        <w:t>Girteka’s</w:t>
      </w:r>
      <w:proofErr w:type="spellEnd"/>
      <w:r w:rsidRPr="00C56F7D">
        <w:rPr>
          <w:lang w:val="en-GB"/>
        </w:rPr>
        <w:t xml:space="preserve"> diverse and expanding workforce. She has led large-scale HR transformations and talent strategies in multinational organizations, most recently serving as People Director for Europe &amp; Africa at Inchcape. </w:t>
      </w:r>
    </w:p>
    <w:p w14:paraId="3CC72976" w14:textId="50A99B8E" w:rsidR="00C56F7D" w:rsidRPr="00C56F7D" w:rsidRDefault="00C56F7D" w:rsidP="00C56F7D">
      <w:pPr>
        <w:rPr>
          <w:lang w:val="en-GB"/>
        </w:rPr>
      </w:pPr>
      <w:r w:rsidRPr="00C56F7D">
        <w:rPr>
          <w:lang w:val="en-GB"/>
        </w:rPr>
        <w:t>Jagoda holds an MA in English Philology from Warsaw University.</w:t>
      </w:r>
    </w:p>
    <w:p w14:paraId="0A942501" w14:textId="77777777" w:rsidR="009E2DA5" w:rsidRPr="00C56F7D" w:rsidRDefault="009E2DA5" w:rsidP="00C56F7D">
      <w:pPr>
        <w:rPr>
          <w:lang w:val="en-GB"/>
        </w:rPr>
      </w:pPr>
    </w:p>
    <w:sectPr w:rsidR="009E2DA5" w:rsidRPr="00C56F7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Palider-Traczyk">
    <w15:presenceInfo w15:providerId="AD" w15:userId="S::Jagoda.Palider@girteka.eu::1b60cc8a-ba82-4c06-ae7b-2c3e1ae308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F7D"/>
    <w:rsid w:val="001A401C"/>
    <w:rsid w:val="005164D9"/>
    <w:rsid w:val="009E2DA5"/>
    <w:rsid w:val="00A100C8"/>
    <w:rsid w:val="00A6626D"/>
    <w:rsid w:val="00C56F7D"/>
    <w:rsid w:val="00D639D7"/>
    <w:rsid w:val="00EE1A92"/>
    <w:rsid w:val="00F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7946"/>
  <w15:chartTrackingRefBased/>
  <w15:docId w15:val="{42C53D21-CAAC-4CED-8697-B3CCE66F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6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6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6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6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6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6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6F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6F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F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F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F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6F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6F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6F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6F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6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6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6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6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6F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6F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6F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6F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6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6F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6F7D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100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8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9" ma:contentTypeDescription="Create a new document." ma:contentTypeScope="" ma:versionID="1a323147558e74a034a4d04b913b0b83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d63f67056cfd67a3a3c621b092cac8bc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797EB-AB1B-48BC-9819-7FE179DFE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595323-0249-44EE-9607-69160D2710EC}">
  <ds:schemaRefs>
    <ds:schemaRef ds:uri="http://schemas.microsoft.com/office/2006/metadata/properties"/>
    <ds:schemaRef ds:uri="http://schemas.microsoft.com/office/infopath/2007/PartnerControls"/>
    <ds:schemaRef ds:uri="1bcb40b1-6ec0-4b4a-8045-db5b3933d5ef"/>
    <ds:schemaRef ds:uri="55c77d4b-f4dd-4d97-bf33-f4e77484800a"/>
  </ds:schemaRefs>
</ds:datastoreItem>
</file>

<file path=customXml/itemProps3.xml><?xml version="1.0" encoding="utf-8"?>
<ds:datastoreItem xmlns:ds="http://schemas.openxmlformats.org/officeDocument/2006/customXml" ds:itemID="{54B4D873-1460-4CAF-9831-16C73ACB7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b40b1-6ec0-4b4a-8045-db5b3933d5ef"/>
    <ds:schemaRef ds:uri="55c77d4b-f4dd-4d97-bf33-f4e774848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Company>Girteka Competence Center, UAB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Baranava</dc:creator>
  <cp:keywords/>
  <dc:description/>
  <cp:lastModifiedBy>Agnieszka Palider-Traczyk</cp:lastModifiedBy>
  <cp:revision>2</cp:revision>
  <dcterms:created xsi:type="dcterms:W3CDTF">2025-03-07T10:07:00Z</dcterms:created>
  <dcterms:modified xsi:type="dcterms:W3CDTF">2025-03-07T10:07:00Z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0x010100FFE88000AE706D4A9B89CA04226F63FF</vt:lpwstr>
  </property>
</Properties>
</file>